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D0B" w:rsidRDefault="00054D0B" w:rsidP="00054D0B">
      <w:pPr>
        <w:rPr>
          <w:b/>
          <w:bCs/>
          <w:i/>
        </w:rPr>
      </w:pPr>
      <w:r w:rsidRPr="002E436F">
        <w:rPr>
          <w:b/>
        </w:rPr>
        <w:t xml:space="preserve">Team 4: </w:t>
      </w:r>
      <w:r w:rsidRPr="002E436F">
        <w:rPr>
          <w:b/>
          <w:bCs/>
          <w:i/>
        </w:rPr>
        <w:t>Data Assimilation/Vortex Initialization Team</w:t>
      </w:r>
    </w:p>
    <w:p w:rsidR="00A251BA" w:rsidRDefault="00A251BA" w:rsidP="00054D0B">
      <w:pPr>
        <w:rPr>
          <w:b/>
          <w:bCs/>
          <w:i/>
        </w:rPr>
      </w:pPr>
    </w:p>
    <w:p w:rsidR="00054D0B" w:rsidRDefault="00054D0B" w:rsidP="00054D0B">
      <w:pPr>
        <w:ind w:left="1800" w:firstLine="360"/>
      </w:pPr>
      <w:r>
        <w:tab/>
      </w:r>
    </w:p>
    <w:p w:rsidR="00054D0B" w:rsidRPr="00CC1C3D" w:rsidRDefault="00054D0B" w:rsidP="00054D0B">
      <w:pPr>
        <w:numPr>
          <w:ilvl w:val="0"/>
          <w:numId w:val="1"/>
        </w:numPr>
      </w:pPr>
      <w:r w:rsidRPr="002E436F">
        <w:rPr>
          <w:rFonts w:eastAsia="Times New Roman"/>
          <w:color w:val="000000"/>
          <w:lang w:eastAsia="en-US"/>
        </w:rPr>
        <w:t xml:space="preserve">Perform a detailed evaluation of integrated global and regional advanced </w:t>
      </w:r>
    </w:p>
    <w:p w:rsidR="00054D0B" w:rsidRDefault="00054D0B" w:rsidP="00054D0B">
      <w:pPr>
        <w:ind w:left="720"/>
        <w:rPr>
          <w:rFonts w:eastAsia="Times New Roman"/>
          <w:color w:val="000000"/>
          <w:lang w:eastAsia="en-US"/>
        </w:rPr>
      </w:pPr>
      <w:r w:rsidRPr="002E436F">
        <w:rPr>
          <w:rFonts w:eastAsia="Times New Roman"/>
          <w:color w:val="000000"/>
          <w:lang w:eastAsia="en-US"/>
        </w:rPr>
        <w:t xml:space="preserve">data assimilation systems for hurricane prediction, using the current </w:t>
      </w:r>
    </w:p>
    <w:p w:rsidR="00054D0B" w:rsidRDefault="00054D0B" w:rsidP="00054D0B">
      <w:pPr>
        <w:ind w:left="720"/>
        <w:rPr>
          <w:rFonts w:eastAsia="Times New Roman"/>
          <w:color w:val="000000"/>
          <w:lang w:eastAsia="en-US"/>
        </w:rPr>
      </w:pPr>
      <w:r w:rsidRPr="002E436F">
        <w:rPr>
          <w:rFonts w:eastAsia="Times New Roman"/>
          <w:color w:val="000000"/>
          <w:lang w:eastAsia="en-US"/>
        </w:rPr>
        <w:t xml:space="preserve">operational systems as a baseline.  This includes testing an integrated </w:t>
      </w:r>
    </w:p>
    <w:p w:rsidR="00630893" w:rsidRPr="002E436F" w:rsidRDefault="00054D0B" w:rsidP="00630893">
      <w:pPr>
        <w:ind w:left="720"/>
        <w:rPr>
          <w:rFonts w:eastAsia="Times New Roman"/>
          <w:color w:val="000000"/>
          <w:lang w:eastAsia="en-US"/>
        </w:rPr>
      </w:pPr>
      <w:r w:rsidRPr="002E436F">
        <w:rPr>
          <w:rFonts w:eastAsia="Times New Roman"/>
          <w:color w:val="000000"/>
          <w:lang w:eastAsia="en-US"/>
        </w:rPr>
        <w:t>global/regional EnKF system for GFS/FIM and HWRF/WRF-ARW</w:t>
      </w:r>
      <w:r w:rsidR="00630893">
        <w:rPr>
          <w:rFonts w:eastAsia="Times New Roman"/>
          <w:color w:val="000000"/>
          <w:lang w:eastAsia="en-US"/>
        </w:rPr>
        <w:t>.</w:t>
      </w:r>
    </w:p>
    <w:p w:rsidR="00054D0B" w:rsidRDefault="00054D0B" w:rsidP="00054D0B">
      <w:pPr>
        <w:ind w:left="720"/>
        <w:rPr>
          <w:rFonts w:eastAsia="Times New Roman"/>
          <w:color w:val="000000"/>
          <w:lang w:eastAsia="en-US"/>
        </w:rPr>
      </w:pPr>
      <w:r w:rsidRPr="002E436F">
        <w:rPr>
          <w:rFonts w:eastAsia="Times New Roman"/>
          <w:color w:val="000000"/>
          <w:lang w:eastAsia="en-US"/>
        </w:rPr>
        <w:t xml:space="preserve">The evaluation of the global/regional EnKF </w:t>
      </w:r>
    </w:p>
    <w:p w:rsidR="00054D0B" w:rsidRPr="00CA4D34" w:rsidRDefault="00054D0B" w:rsidP="00054D0B">
      <w:pPr>
        <w:ind w:left="720"/>
      </w:pPr>
      <w:r w:rsidRPr="002E436F">
        <w:rPr>
          <w:rFonts w:eastAsia="Times New Roman"/>
          <w:color w:val="000000"/>
          <w:lang w:eastAsia="en-US"/>
        </w:rPr>
        <w:t>systems is a joint milestone with the Ensemble Team.</w:t>
      </w:r>
    </w:p>
    <w:p w:rsidR="00054D0B" w:rsidRPr="00054D0B" w:rsidRDefault="00054D0B" w:rsidP="00054D0B">
      <w:pPr>
        <w:numPr>
          <w:ilvl w:val="2"/>
          <w:numId w:val="1"/>
        </w:numPr>
        <w:rPr>
          <w:bCs/>
        </w:rPr>
      </w:pPr>
      <w:r>
        <w:rPr>
          <w:bCs/>
        </w:rPr>
        <w:t>Assess th</w:t>
      </w:r>
      <w:r w:rsidR="001327EA">
        <w:rPr>
          <w:bCs/>
        </w:rPr>
        <w:t>e value added by regional model assimilation</w:t>
      </w:r>
      <w:r>
        <w:rPr>
          <w:bCs/>
        </w:rPr>
        <w:t xml:space="preserve"> by comparing the skill of track and intensity forecasts generated by the global model, and the regional model </w:t>
      </w:r>
      <w:r w:rsidR="001327EA">
        <w:rPr>
          <w:bCs/>
        </w:rPr>
        <w:t xml:space="preserve">initialized from a regional analysis and </w:t>
      </w:r>
      <w:r>
        <w:rPr>
          <w:bCs/>
        </w:rPr>
        <w:t xml:space="preserve">driven by global model boundary conditions </w:t>
      </w:r>
      <w:r w:rsidRPr="00054D0B">
        <w:rPr>
          <w:bCs/>
        </w:rPr>
        <w:t xml:space="preserve">report </w:t>
      </w:r>
      <w:r w:rsidRPr="00054D0B">
        <w:rPr>
          <w:bCs/>
          <w:color w:val="FF0000"/>
        </w:rPr>
        <w:t xml:space="preserve">Sept 30, 2010 </w:t>
      </w:r>
      <w:r w:rsidRPr="00054D0B">
        <w:rPr>
          <w:b/>
          <w:bCs/>
          <w:color w:val="0000FF"/>
        </w:rPr>
        <w:t>(NRL, ESRL</w:t>
      </w:r>
      <w:r>
        <w:rPr>
          <w:b/>
          <w:bCs/>
          <w:color w:val="0000FF"/>
        </w:rPr>
        <w:t xml:space="preserve">, </w:t>
      </w:r>
      <w:r w:rsidR="00F813E9">
        <w:rPr>
          <w:b/>
          <w:bCs/>
          <w:color w:val="0000FF"/>
        </w:rPr>
        <w:t xml:space="preserve">EMC, </w:t>
      </w:r>
      <w:r>
        <w:rPr>
          <w:b/>
          <w:bCs/>
          <w:color w:val="0000FF"/>
        </w:rPr>
        <w:t>AOML</w:t>
      </w:r>
      <w:r w:rsidR="00F813E9">
        <w:rPr>
          <w:b/>
          <w:bCs/>
          <w:color w:val="0000FF"/>
        </w:rPr>
        <w:t>, MMM</w:t>
      </w:r>
      <w:r w:rsidRPr="00054D0B">
        <w:rPr>
          <w:b/>
          <w:bCs/>
          <w:color w:val="0000FF"/>
        </w:rPr>
        <w:t>)</w:t>
      </w:r>
      <w:r>
        <w:rPr>
          <w:b/>
          <w:bCs/>
          <w:color w:val="0000FF"/>
        </w:rPr>
        <w:t xml:space="preserve"> </w:t>
      </w:r>
      <w:r>
        <w:rPr>
          <w:bCs/>
        </w:rPr>
        <w:t xml:space="preserve"> </w:t>
      </w:r>
      <w:r w:rsidRPr="00054D0B">
        <w:rPr>
          <w:bCs/>
        </w:rPr>
        <w:t xml:space="preserve">(Stream 2)  </w:t>
      </w:r>
      <w:r w:rsidRPr="00054D0B">
        <w:rPr>
          <w:b/>
          <w:bCs/>
          <w:color w:val="008000"/>
        </w:rPr>
        <w:t>4.1.1</w:t>
      </w:r>
    </w:p>
    <w:p w:rsidR="00054D0B" w:rsidRPr="00FD3BB2" w:rsidRDefault="00054D0B" w:rsidP="00FD3BB2">
      <w:pPr>
        <w:numPr>
          <w:ilvl w:val="2"/>
          <w:numId w:val="1"/>
        </w:numPr>
        <w:rPr>
          <w:bCs/>
        </w:rPr>
      </w:pPr>
      <w:r>
        <w:rPr>
          <w:bCs/>
        </w:rPr>
        <w:t xml:space="preserve">Compare forecasts from NRL </w:t>
      </w:r>
      <w:r w:rsidR="00FD3BB2">
        <w:rPr>
          <w:bCs/>
        </w:rPr>
        <w:t xml:space="preserve">NOGAPS-based </w:t>
      </w:r>
      <w:r>
        <w:rPr>
          <w:bCs/>
        </w:rPr>
        <w:t xml:space="preserve">4DVAR analysis with </w:t>
      </w:r>
      <w:r w:rsidR="00FD3BB2">
        <w:rPr>
          <w:bCs/>
        </w:rPr>
        <w:t xml:space="preserve">GFS-based </w:t>
      </w:r>
      <w:r>
        <w:rPr>
          <w:bCs/>
        </w:rPr>
        <w:t xml:space="preserve">EnKF ensemble mean analysis (with ensemble team) </w:t>
      </w:r>
      <w:r w:rsidRPr="00FD3BB2">
        <w:rPr>
          <w:bCs/>
        </w:rPr>
        <w:t xml:space="preserve">report </w:t>
      </w:r>
      <w:r w:rsidRPr="00FD3BB2">
        <w:rPr>
          <w:bCs/>
          <w:color w:val="FF0000"/>
        </w:rPr>
        <w:t xml:space="preserve">Sept 30, 2010 </w:t>
      </w:r>
      <w:r w:rsidRPr="00FD3BB2">
        <w:rPr>
          <w:b/>
          <w:bCs/>
          <w:color w:val="0000FF"/>
        </w:rPr>
        <w:t>(NRL, ESRL)</w:t>
      </w:r>
      <w:r w:rsidRPr="00FD3BB2">
        <w:rPr>
          <w:bCs/>
        </w:rPr>
        <w:tab/>
        <w:t xml:space="preserve">(Stream 2)  </w:t>
      </w:r>
      <w:r w:rsidRPr="00FD3BB2">
        <w:rPr>
          <w:b/>
          <w:bCs/>
          <w:color w:val="008000"/>
        </w:rPr>
        <w:t>4.1.2</w:t>
      </w:r>
    </w:p>
    <w:p w:rsidR="00054D0B" w:rsidRDefault="00054D0B" w:rsidP="00054D0B">
      <w:pPr>
        <w:ind w:left="1800" w:firstLine="360"/>
        <w:rPr>
          <w:b/>
          <w:bCs/>
          <w:color w:val="008000"/>
        </w:rPr>
      </w:pPr>
    </w:p>
    <w:p w:rsidR="00054D0B" w:rsidRPr="003F02AB" w:rsidRDefault="00054D0B" w:rsidP="00054D0B">
      <w:pPr>
        <w:rPr>
          <w:bCs/>
        </w:rPr>
      </w:pPr>
      <w:r>
        <w:rPr>
          <w:b/>
          <w:bCs/>
          <w:color w:val="008000"/>
        </w:rPr>
        <w:tab/>
      </w:r>
    </w:p>
    <w:p w:rsidR="00054D0B" w:rsidRPr="002E436F" w:rsidRDefault="00054D0B" w:rsidP="00054D0B">
      <w:pPr>
        <w:ind w:left="720"/>
      </w:pPr>
    </w:p>
    <w:p w:rsidR="00054D0B" w:rsidRPr="00CC1C3D" w:rsidRDefault="00054D0B" w:rsidP="00054D0B">
      <w:pPr>
        <w:numPr>
          <w:ilvl w:val="0"/>
          <w:numId w:val="1"/>
        </w:numPr>
      </w:pPr>
      <w:r w:rsidRPr="002E436F">
        <w:rPr>
          <w:color w:val="000000"/>
        </w:rPr>
        <w:t xml:space="preserve">Evaluate the impact of assimilating inner core observations, using both </w:t>
      </w:r>
    </w:p>
    <w:p w:rsidR="00054D0B" w:rsidRDefault="00054D0B" w:rsidP="00054D0B">
      <w:pPr>
        <w:ind w:left="720"/>
        <w:rPr>
          <w:color w:val="000000"/>
        </w:rPr>
      </w:pPr>
      <w:r w:rsidRPr="002E436F">
        <w:rPr>
          <w:color w:val="000000"/>
        </w:rPr>
        <w:t xml:space="preserve">variational and ensemble-based data assimilation schemes.  This includes </w:t>
      </w:r>
    </w:p>
    <w:p w:rsidR="00054D0B" w:rsidRDefault="00054D0B" w:rsidP="00054D0B">
      <w:pPr>
        <w:ind w:left="720"/>
        <w:rPr>
          <w:color w:val="000000"/>
        </w:rPr>
      </w:pPr>
      <w:r w:rsidRPr="002E436F">
        <w:rPr>
          <w:color w:val="000000"/>
        </w:rPr>
        <w:t xml:space="preserve">assimilation of airborne radar data, dropsondes, estimated position and </w:t>
      </w:r>
    </w:p>
    <w:p w:rsidR="00054D0B" w:rsidRDefault="00054D0B" w:rsidP="00054D0B">
      <w:pPr>
        <w:ind w:left="720"/>
        <w:rPr>
          <w:rFonts w:eastAsia="Times New Roman"/>
          <w:color w:val="000000"/>
          <w:lang w:eastAsia="en-US"/>
        </w:rPr>
      </w:pPr>
      <w:r w:rsidRPr="002E436F">
        <w:rPr>
          <w:color w:val="000000"/>
        </w:rPr>
        <w:t>intensity observations, and cloudy radiances.</w:t>
      </w:r>
      <w:r w:rsidRPr="002E436F">
        <w:rPr>
          <w:rFonts w:eastAsia="Times New Roman"/>
          <w:color w:val="000000"/>
          <w:lang w:eastAsia="en-US"/>
        </w:rPr>
        <w:t xml:space="preserve"> Special attention will be</w:t>
      </w:r>
    </w:p>
    <w:p w:rsidR="00054D0B" w:rsidRDefault="00054D0B" w:rsidP="00054D0B">
      <w:pPr>
        <w:ind w:left="720"/>
        <w:rPr>
          <w:rFonts w:eastAsia="Times New Roman"/>
          <w:color w:val="000000"/>
          <w:lang w:eastAsia="en-US"/>
        </w:rPr>
      </w:pPr>
      <w:r w:rsidRPr="002E436F">
        <w:rPr>
          <w:rFonts w:eastAsia="Times New Roman"/>
          <w:color w:val="000000"/>
          <w:lang w:eastAsia="en-US"/>
        </w:rPr>
        <w:t xml:space="preserve"> paid to minimizing the “spin-down” problem commonly seen in short-term </w:t>
      </w:r>
    </w:p>
    <w:p w:rsidR="00054D0B" w:rsidRDefault="00054D0B" w:rsidP="00054D0B">
      <w:pPr>
        <w:ind w:left="720"/>
        <w:rPr>
          <w:rFonts w:eastAsia="Times New Roman"/>
          <w:color w:val="000000"/>
          <w:lang w:eastAsia="en-US"/>
        </w:rPr>
      </w:pPr>
      <w:r w:rsidRPr="002E436F">
        <w:rPr>
          <w:rFonts w:eastAsia="Times New Roman"/>
          <w:color w:val="000000"/>
          <w:lang w:eastAsia="en-US"/>
        </w:rPr>
        <w:t>hurricane forecasts.</w:t>
      </w:r>
    </w:p>
    <w:p w:rsidR="00054D0B" w:rsidRDefault="00054D0B" w:rsidP="00054D0B">
      <w:pPr>
        <w:numPr>
          <w:ilvl w:val="2"/>
          <w:numId w:val="1"/>
        </w:numPr>
      </w:pPr>
      <w:r>
        <w:t xml:space="preserve">Increase use of satellite data near hurricane core  to </w:t>
      </w:r>
    </w:p>
    <w:p w:rsidR="00316D26" w:rsidRPr="003E3359" w:rsidRDefault="00054D0B" w:rsidP="00316D26">
      <w:pPr>
        <w:ind w:left="1800" w:firstLine="360"/>
        <w:rPr>
          <w:color w:val="FF0000"/>
        </w:rPr>
      </w:pPr>
      <w:r>
        <w:t xml:space="preserve">define initial vortex. </w:t>
      </w:r>
    </w:p>
    <w:p w:rsidR="00054D0B" w:rsidRPr="003E3359" w:rsidRDefault="00316D26" w:rsidP="00054D0B">
      <w:pPr>
        <w:ind w:left="1800" w:firstLine="360"/>
        <w:rPr>
          <w:color w:val="FF0000"/>
        </w:rPr>
      </w:pPr>
      <w:r>
        <w:rPr>
          <w:color w:val="FF0000"/>
        </w:rPr>
        <w:t>Sept 30,</w:t>
      </w:r>
      <w:r w:rsidR="00054D0B" w:rsidRPr="003E3359">
        <w:rPr>
          <w:color w:val="FF0000"/>
        </w:rPr>
        <w:t>, 2010</w:t>
      </w:r>
    </w:p>
    <w:p w:rsidR="00054D0B" w:rsidRPr="00CA4D34" w:rsidRDefault="00054D0B" w:rsidP="00054D0B">
      <w:pPr>
        <w:ind w:left="1800" w:firstLine="360"/>
      </w:pPr>
      <w:r w:rsidRPr="003E3359">
        <w:rPr>
          <w:b/>
          <w:color w:val="0000FF"/>
        </w:rPr>
        <w:t>(JCSDA, AOML)</w:t>
      </w:r>
      <w:r w:rsidRPr="003E3359">
        <w:rPr>
          <w:b/>
          <w:color w:val="0000FF"/>
        </w:rPr>
        <w:tab/>
      </w:r>
      <w:r w:rsidR="00316D26">
        <w:tab/>
      </w:r>
      <w:r>
        <w:t>(Stream 1)</w:t>
      </w:r>
      <w:r>
        <w:tab/>
      </w:r>
      <w:r>
        <w:tab/>
      </w:r>
      <w:r w:rsidRPr="003E3359">
        <w:rPr>
          <w:b/>
          <w:color w:val="008000"/>
        </w:rPr>
        <w:t>4.2.1</w:t>
      </w:r>
      <w:r>
        <w:tab/>
        <w:t xml:space="preserve">  </w:t>
      </w:r>
    </w:p>
    <w:p w:rsidR="00734744" w:rsidRDefault="00054D0B" w:rsidP="00054D0B">
      <w:pPr>
        <w:numPr>
          <w:ilvl w:val="2"/>
          <w:numId w:val="1"/>
        </w:numPr>
      </w:pPr>
      <w:r w:rsidRPr="002361A0">
        <w:t xml:space="preserve">Improve HWRF </w:t>
      </w:r>
      <w:r w:rsidR="00F813E9">
        <w:t>i</w:t>
      </w:r>
      <w:r w:rsidRPr="002361A0">
        <w:t>nitial conditions using GSI</w:t>
      </w:r>
      <w:r w:rsidR="00734744">
        <w:t xml:space="preserve"> by assimilating</w:t>
      </w:r>
    </w:p>
    <w:p w:rsidR="00734744" w:rsidRPr="002361A0" w:rsidRDefault="00734744" w:rsidP="00734744">
      <w:pPr>
        <w:pStyle w:val="ListParagraph"/>
        <w:numPr>
          <w:ilvl w:val="3"/>
          <w:numId w:val="4"/>
        </w:numPr>
      </w:pPr>
      <w:r w:rsidRPr="002361A0">
        <w:t>new near core obs</w:t>
      </w:r>
    </w:p>
    <w:p w:rsidR="00734744" w:rsidRPr="002361A0" w:rsidRDefault="00734744" w:rsidP="00734744">
      <w:pPr>
        <w:pStyle w:val="ListParagraph"/>
        <w:numPr>
          <w:ilvl w:val="3"/>
          <w:numId w:val="4"/>
        </w:numPr>
      </w:pPr>
      <w:r w:rsidRPr="002361A0">
        <w:t>JASON-2 data</w:t>
      </w:r>
    </w:p>
    <w:p w:rsidR="00054D0B" w:rsidRPr="002361A0" w:rsidRDefault="00734744" w:rsidP="00734744">
      <w:pPr>
        <w:pStyle w:val="ListParagraph"/>
        <w:numPr>
          <w:ilvl w:val="3"/>
          <w:numId w:val="4"/>
        </w:numPr>
      </w:pPr>
      <w:r w:rsidRPr="002361A0">
        <w:t>cloudy radiances</w:t>
      </w:r>
    </w:p>
    <w:p w:rsidR="00054D0B" w:rsidRDefault="00054D0B" w:rsidP="00054D0B">
      <w:pPr>
        <w:ind w:left="2160"/>
      </w:pPr>
      <w:r w:rsidRPr="002361A0">
        <w:rPr>
          <w:b/>
        </w:rPr>
        <w:t>(EMC HWRF I1, D2)</w:t>
      </w:r>
      <w:r w:rsidRPr="002361A0">
        <w:t xml:space="preserve"> </w:t>
      </w:r>
      <w:r w:rsidRPr="002361A0">
        <w:rPr>
          <w:color w:val="FF0000"/>
        </w:rPr>
        <w:t>Sept 30 2010</w:t>
      </w:r>
      <w:r w:rsidRPr="002361A0">
        <w:tab/>
      </w:r>
    </w:p>
    <w:p w:rsidR="00054D0B" w:rsidRPr="002361A0" w:rsidRDefault="00054D0B" w:rsidP="00054D0B">
      <w:pPr>
        <w:ind w:left="2160"/>
      </w:pPr>
      <w:r w:rsidRPr="00F91463">
        <w:rPr>
          <w:b/>
          <w:color w:val="0000FF"/>
        </w:rPr>
        <w:t>(EMC, JCSDA, AOML, MMM)</w:t>
      </w:r>
      <w:r>
        <w:tab/>
      </w:r>
      <w:r>
        <w:tab/>
      </w:r>
      <w:r>
        <w:tab/>
      </w:r>
      <w:r w:rsidRPr="002361A0">
        <w:t>(Stream 1)</w:t>
      </w:r>
      <w:r>
        <w:tab/>
      </w:r>
      <w:r>
        <w:tab/>
      </w:r>
      <w:r w:rsidRPr="00642D6D">
        <w:rPr>
          <w:b/>
          <w:color w:val="008000"/>
        </w:rPr>
        <w:t>4.2.</w:t>
      </w:r>
      <w:r>
        <w:rPr>
          <w:b/>
          <w:color w:val="008000"/>
        </w:rPr>
        <w:t>2</w:t>
      </w:r>
    </w:p>
    <w:p w:rsidR="00734744" w:rsidRDefault="00054D0B" w:rsidP="00734744">
      <w:pPr>
        <w:ind w:left="1800" w:firstLine="360"/>
        <w:rPr>
          <w:b/>
        </w:rPr>
      </w:pPr>
      <w:r w:rsidRPr="002361A0">
        <w:rPr>
          <w:b/>
        </w:rPr>
        <w:tab/>
      </w:r>
    </w:p>
    <w:p w:rsidR="00481179" w:rsidRPr="00481179" w:rsidRDefault="00F813E9" w:rsidP="00734744">
      <w:pPr>
        <w:pStyle w:val="ListParagraph"/>
        <w:numPr>
          <w:ilvl w:val="0"/>
          <w:numId w:val="5"/>
        </w:numPr>
      </w:pPr>
      <w:r>
        <w:t xml:space="preserve">Improve HWRF initial conditions by assimilating near-core observations in an EnKF.  </w:t>
      </w:r>
      <w:r w:rsidRPr="00734744">
        <w:rPr>
          <w:bCs/>
        </w:rPr>
        <w:t xml:space="preserve">report </w:t>
      </w:r>
      <w:r w:rsidRPr="00734744">
        <w:rPr>
          <w:bCs/>
          <w:color w:val="FF0000"/>
        </w:rPr>
        <w:t xml:space="preserve">Sept 30, 2010 </w:t>
      </w:r>
      <w:r w:rsidRPr="00734744">
        <w:rPr>
          <w:b/>
          <w:bCs/>
          <w:color w:val="0000FF"/>
        </w:rPr>
        <w:t xml:space="preserve">(AOML)  </w:t>
      </w:r>
      <w:r w:rsidRPr="00734744">
        <w:rPr>
          <w:bCs/>
        </w:rPr>
        <w:t>(Stream 2)</w:t>
      </w:r>
      <w:r w:rsidRPr="00734744">
        <w:rPr>
          <w:b/>
          <w:bCs/>
          <w:color w:val="0000FF"/>
        </w:rPr>
        <w:t xml:space="preserve">  </w:t>
      </w:r>
      <w:r w:rsidRPr="00734744">
        <w:rPr>
          <w:b/>
          <w:bCs/>
          <w:color w:val="008000"/>
        </w:rPr>
        <w:t>4.2.3</w:t>
      </w:r>
    </w:p>
    <w:p w:rsidR="00054D0B" w:rsidRPr="00F813E9" w:rsidRDefault="00481179" w:rsidP="00481179">
      <w:pPr>
        <w:pStyle w:val="ListParagraph"/>
        <w:numPr>
          <w:ilvl w:val="0"/>
          <w:numId w:val="2"/>
        </w:numPr>
      </w:pPr>
      <w:r w:rsidRPr="00481179">
        <w:rPr>
          <w:bCs/>
        </w:rPr>
        <w:t>Evaluate the impact of assimilating eye dropsondes in the global EnKF and GSI.</w:t>
      </w:r>
      <w:r>
        <w:rPr>
          <w:b/>
          <w:bCs/>
          <w:color w:val="008000"/>
        </w:rPr>
        <w:t xml:space="preserve"> </w:t>
      </w:r>
      <w:r w:rsidRPr="00F813E9">
        <w:rPr>
          <w:bCs/>
        </w:rPr>
        <w:t xml:space="preserve">report </w:t>
      </w:r>
      <w:r w:rsidRPr="00F813E9">
        <w:rPr>
          <w:bCs/>
          <w:color w:val="FF0000"/>
        </w:rPr>
        <w:t xml:space="preserve">Sept 30, 2010 </w:t>
      </w:r>
      <w:r w:rsidRPr="00F813E9">
        <w:rPr>
          <w:b/>
          <w:bCs/>
          <w:color w:val="0000FF"/>
        </w:rPr>
        <w:t>(</w:t>
      </w:r>
      <w:r>
        <w:rPr>
          <w:b/>
          <w:bCs/>
          <w:color w:val="0000FF"/>
        </w:rPr>
        <w:t>EMC, ESRL</w:t>
      </w:r>
      <w:r w:rsidRPr="00F813E9">
        <w:rPr>
          <w:b/>
          <w:bCs/>
          <w:color w:val="0000FF"/>
        </w:rPr>
        <w:t xml:space="preserve">)  </w:t>
      </w:r>
      <w:r w:rsidRPr="00F813E9">
        <w:rPr>
          <w:bCs/>
        </w:rPr>
        <w:t>(Stream 2)</w:t>
      </w:r>
      <w:r w:rsidRPr="00F813E9">
        <w:rPr>
          <w:b/>
          <w:bCs/>
          <w:color w:val="0000FF"/>
        </w:rPr>
        <w:t xml:space="preserve">  </w:t>
      </w:r>
      <w:r w:rsidRPr="00F813E9">
        <w:rPr>
          <w:b/>
          <w:bCs/>
          <w:color w:val="008000"/>
        </w:rPr>
        <w:t>4.2.</w:t>
      </w:r>
      <w:r>
        <w:rPr>
          <w:b/>
          <w:bCs/>
          <w:color w:val="008000"/>
        </w:rPr>
        <w:t>4</w:t>
      </w:r>
    </w:p>
    <w:p w:rsidR="00054D0B" w:rsidRDefault="00054D0B" w:rsidP="00054D0B">
      <w:pPr>
        <w:numPr>
          <w:ilvl w:val="2"/>
          <w:numId w:val="1"/>
        </w:numPr>
      </w:pPr>
      <w:r>
        <w:t xml:space="preserve">Develop improved wind, pressure relationship </w:t>
      </w:r>
      <w:r w:rsidR="00F813E9">
        <w:t>in HWRF GSI.</w:t>
      </w:r>
    </w:p>
    <w:p w:rsidR="007D3364" w:rsidRDefault="00054D0B" w:rsidP="00054D0B">
      <w:pPr>
        <w:ind w:left="1800" w:firstLine="360"/>
        <w:rPr>
          <w:b/>
          <w:color w:val="008000"/>
        </w:rPr>
      </w:pPr>
      <w:r w:rsidRPr="002361A0">
        <w:rPr>
          <w:b/>
        </w:rPr>
        <w:t>(EMC HWRF-D1)</w:t>
      </w:r>
      <w:r>
        <w:rPr>
          <w:b/>
        </w:rPr>
        <w:t xml:space="preserve"> </w:t>
      </w:r>
      <w:r w:rsidRPr="00F91463">
        <w:rPr>
          <w:b/>
          <w:color w:val="0000FF"/>
        </w:rPr>
        <w:t>(EMC)</w:t>
      </w:r>
      <w:r>
        <w:rPr>
          <w:b/>
        </w:rPr>
        <w:t xml:space="preserve">  </w:t>
      </w:r>
      <w:r w:rsidRPr="003F02AB">
        <w:rPr>
          <w:color w:val="FF0000"/>
        </w:rPr>
        <w:t>Sept 30, 2010</w:t>
      </w:r>
      <w:r w:rsidRPr="003F02AB">
        <w:rPr>
          <w:color w:val="FF0000"/>
        </w:rPr>
        <w:tab/>
      </w:r>
      <w:r>
        <w:tab/>
        <w:t>(Stream 1)</w:t>
      </w:r>
      <w:r>
        <w:tab/>
      </w:r>
      <w:r>
        <w:tab/>
      </w:r>
      <w:r w:rsidRPr="00642D6D">
        <w:rPr>
          <w:b/>
          <w:color w:val="008000"/>
        </w:rPr>
        <w:t>4.2.</w:t>
      </w:r>
      <w:r w:rsidR="00481179">
        <w:rPr>
          <w:b/>
          <w:color w:val="008000"/>
        </w:rPr>
        <w:t>5</w:t>
      </w:r>
    </w:p>
    <w:p w:rsidR="00000000" w:rsidRDefault="007D3364">
      <w:pPr>
        <w:numPr>
          <w:ilvl w:val="2"/>
          <w:numId w:val="1"/>
          <w:ins w:id="0" w:author="Dr. James Doyle" w:date="2010-01-26T15:38:00Z"/>
        </w:numPr>
        <w:rPr>
          <w:ins w:id="1" w:author="Dr. James Doyle" w:date="2010-01-26T15:37:00Z"/>
        </w:rPr>
        <w:pPrChange w:id="2" w:author="Dr. James Doyle" w:date="2010-01-26T15:38:00Z">
          <w:pPr/>
        </w:pPrChange>
      </w:pPr>
      <w:ins w:id="3" w:author="Dr. James Doyle" w:date="2010-01-26T15:37:00Z">
        <w:r>
          <w:t xml:space="preserve">Mitigate initial spin-up adjustment of </w:t>
        </w:r>
      </w:ins>
      <w:ins w:id="4" w:author="Dr. James Doyle" w:date="2010-01-26T15:39:00Z">
        <w:r>
          <w:t xml:space="preserve">the </w:t>
        </w:r>
      </w:ins>
      <w:ins w:id="5" w:author="Dr. James Doyle" w:date="2010-01-26T15:37:00Z">
        <w:r>
          <w:t xml:space="preserve">hurricane vortex using methods such </w:t>
        </w:r>
      </w:ins>
      <w:ins w:id="6" w:author="Dr. James Doyle" w:date="2010-01-26T15:38:00Z">
        <w:r>
          <w:t>as digital filters and diabatic initialization</w:t>
        </w:r>
      </w:ins>
      <w:r w:rsidR="00D32E51">
        <w:t xml:space="preserve"> (</w:t>
      </w:r>
      <w:r w:rsidR="00D32E51" w:rsidRPr="00D32E51">
        <w:rPr>
          <w:b/>
          <w:color w:val="0000FF"/>
        </w:rPr>
        <w:t>NRL</w:t>
      </w:r>
      <w:r w:rsidR="00D32E51">
        <w:rPr>
          <w:b/>
          <w:color w:val="0000FF"/>
        </w:rPr>
        <w:t>, ESRL</w:t>
      </w:r>
      <w:r w:rsidR="00D32E51">
        <w:t xml:space="preserve">) </w:t>
      </w:r>
      <w:r w:rsidR="00D32E51" w:rsidRPr="00D32E51">
        <w:rPr>
          <w:color w:val="FF0000"/>
        </w:rPr>
        <w:t>Sep 30, 2010</w:t>
      </w:r>
      <w:r w:rsidR="00D32E51">
        <w:t xml:space="preserve"> (Stream 2) </w:t>
      </w:r>
      <w:r w:rsidR="00D32E51" w:rsidRPr="00D32E51">
        <w:rPr>
          <w:b/>
          <w:color w:val="008000"/>
        </w:rPr>
        <w:t>4.2.6</w:t>
      </w:r>
      <w:ins w:id="7" w:author="Dr. James Doyle" w:date="2010-01-26T15:39:00Z">
        <w:r w:rsidRPr="00D32E51">
          <w:rPr>
            <w:b/>
            <w:color w:val="008000"/>
          </w:rPr>
          <w:tab/>
        </w:r>
      </w:ins>
    </w:p>
    <w:p w:rsidR="00F813E9" w:rsidRDefault="00F813E9" w:rsidP="00054D0B">
      <w:pPr>
        <w:ind w:left="1800" w:firstLine="360"/>
        <w:rPr>
          <w:b/>
          <w:color w:val="008000"/>
        </w:rPr>
      </w:pPr>
    </w:p>
    <w:p w:rsidR="00054D0B" w:rsidRPr="003F02AB" w:rsidRDefault="00054D0B" w:rsidP="00F813E9"/>
    <w:p w:rsidR="00054D0B" w:rsidRDefault="00054D0B" w:rsidP="00054D0B">
      <w:pPr>
        <w:ind w:left="1440"/>
      </w:pPr>
    </w:p>
    <w:p w:rsidR="00054D0B" w:rsidRPr="00CC1C3D" w:rsidRDefault="00054D0B" w:rsidP="00054D0B">
      <w:pPr>
        <w:numPr>
          <w:ilvl w:val="0"/>
          <w:numId w:val="1"/>
        </w:numPr>
      </w:pPr>
      <w:r w:rsidRPr="002E436F">
        <w:rPr>
          <w:rFonts w:eastAsia="Times New Roman"/>
          <w:color w:val="000000"/>
          <w:lang w:eastAsia="en-US"/>
        </w:rPr>
        <w:t>Test methods for representing background errors associated with</w:t>
      </w:r>
      <w:r w:rsidRPr="002E436F">
        <w:t xml:space="preserve"> </w:t>
      </w:r>
      <w:r w:rsidRPr="002E436F">
        <w:rPr>
          <w:rFonts w:eastAsia="Times New Roman"/>
          <w:color w:val="000000"/>
          <w:lang w:eastAsia="en-US"/>
        </w:rPr>
        <w:t xml:space="preserve">model </w:t>
      </w:r>
    </w:p>
    <w:p w:rsidR="00054D0B" w:rsidRPr="007D3364" w:rsidRDefault="00054D0B" w:rsidP="007D3364">
      <w:pPr>
        <w:ind w:left="720"/>
        <w:rPr>
          <w:rFonts w:eastAsia="Times New Roman"/>
          <w:color w:val="000000"/>
          <w:lang w:eastAsia="en-US"/>
        </w:rPr>
      </w:pPr>
      <w:r w:rsidRPr="002E436F">
        <w:rPr>
          <w:rFonts w:eastAsia="Times New Roman"/>
          <w:color w:val="000000"/>
          <w:lang w:eastAsia="en-US"/>
        </w:rPr>
        <w:t xml:space="preserve">uncertainty in </w:t>
      </w:r>
      <w:r w:rsidR="007D3364">
        <w:rPr>
          <w:rFonts w:eastAsia="Times New Roman"/>
          <w:color w:val="000000"/>
          <w:lang w:eastAsia="en-US"/>
        </w:rPr>
        <w:t xml:space="preserve">4D variation and </w:t>
      </w:r>
      <w:r w:rsidRPr="002E436F">
        <w:rPr>
          <w:rFonts w:eastAsia="Times New Roman"/>
          <w:color w:val="000000"/>
          <w:lang w:eastAsia="en-US"/>
        </w:rPr>
        <w:t xml:space="preserve">EnKF systems, including multi-model, multi-parameterization ensembles and </w:t>
      </w:r>
      <w:r w:rsidR="00326EA8">
        <w:rPr>
          <w:rFonts w:eastAsia="Times New Roman"/>
          <w:color w:val="000000"/>
          <w:lang w:eastAsia="en-US"/>
        </w:rPr>
        <w:t>s</w:t>
      </w:r>
      <w:r w:rsidRPr="002E436F">
        <w:rPr>
          <w:rFonts w:eastAsia="Times New Roman"/>
          <w:color w:val="000000"/>
          <w:lang w:eastAsia="en-US"/>
        </w:rPr>
        <w:t>tochastic convection.  This is a joint milestone with the Ensemble Team.</w:t>
      </w:r>
    </w:p>
    <w:p w:rsidR="00054D0B" w:rsidRDefault="00054D0B" w:rsidP="00326EA8">
      <w:pPr>
        <w:numPr>
          <w:ilvl w:val="2"/>
          <w:numId w:val="1"/>
        </w:numPr>
      </w:pPr>
      <w:r>
        <w:t xml:space="preserve">Preliminary test of </w:t>
      </w:r>
      <w:r w:rsidR="00326EA8">
        <w:t xml:space="preserve">stochastic convection parameterization to account for model error </w:t>
      </w:r>
      <w:r>
        <w:t>(with Ensemble team) report</w:t>
      </w:r>
      <w:r w:rsidRPr="00326EA8">
        <w:rPr>
          <w:color w:val="0000FF"/>
        </w:rPr>
        <w:t xml:space="preserve"> </w:t>
      </w:r>
      <w:r w:rsidRPr="00326EA8">
        <w:rPr>
          <w:b/>
          <w:color w:val="0000FF"/>
        </w:rPr>
        <w:t>(</w:t>
      </w:r>
      <w:r w:rsidR="00326EA8" w:rsidRPr="00326EA8">
        <w:rPr>
          <w:b/>
          <w:color w:val="0000FF"/>
        </w:rPr>
        <w:t xml:space="preserve">ESRL, </w:t>
      </w:r>
      <w:r w:rsidRPr="00326EA8">
        <w:rPr>
          <w:b/>
          <w:color w:val="0000FF"/>
        </w:rPr>
        <w:t>NRL)</w:t>
      </w:r>
      <w:r>
        <w:t xml:space="preserve"> </w:t>
      </w:r>
      <w:r w:rsidRPr="00326EA8">
        <w:rPr>
          <w:color w:val="FF0000"/>
        </w:rPr>
        <w:t>Sept 30, 2010</w:t>
      </w:r>
      <w:r w:rsidRPr="00326EA8">
        <w:rPr>
          <w:color w:val="FF0000"/>
        </w:rPr>
        <w:tab/>
      </w:r>
      <w:r>
        <w:t>(Stream 2)</w:t>
      </w:r>
      <w:r>
        <w:tab/>
      </w:r>
      <w:r>
        <w:tab/>
      </w:r>
      <w:r w:rsidRPr="00326EA8">
        <w:rPr>
          <w:b/>
          <w:color w:val="008000"/>
        </w:rPr>
        <w:t>4.3.1</w:t>
      </w:r>
    </w:p>
    <w:p w:rsidR="00734744" w:rsidRDefault="00734744"/>
    <w:sectPr w:rsidR="00734744" w:rsidSect="0073474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495"/>
    <w:multiLevelType w:val="hybridMultilevel"/>
    <w:tmpl w:val="8676C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07AF1"/>
    <w:multiLevelType w:val="hybridMultilevel"/>
    <w:tmpl w:val="8468E8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F0B4179"/>
    <w:multiLevelType w:val="multilevel"/>
    <w:tmpl w:val="F468EE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132D19"/>
    <w:multiLevelType w:val="hybridMultilevel"/>
    <w:tmpl w:val="F468E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627DF8"/>
    <w:multiLevelType w:val="hybridMultilevel"/>
    <w:tmpl w:val="B358DC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embedSystemFonts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54D0B"/>
    <w:rsid w:val="00054D0B"/>
    <w:rsid w:val="000C660D"/>
    <w:rsid w:val="001327EA"/>
    <w:rsid w:val="00316D26"/>
    <w:rsid w:val="00326EA8"/>
    <w:rsid w:val="00481179"/>
    <w:rsid w:val="005A5F45"/>
    <w:rsid w:val="00630893"/>
    <w:rsid w:val="00734744"/>
    <w:rsid w:val="007D3364"/>
    <w:rsid w:val="00A251BA"/>
    <w:rsid w:val="00A30B9C"/>
    <w:rsid w:val="00AD3E1E"/>
    <w:rsid w:val="00D32E51"/>
    <w:rsid w:val="00F813E9"/>
    <w:rsid w:val="00FA48D8"/>
    <w:rsid w:val="00FC1B4E"/>
    <w:rsid w:val="00FD3BB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54D0B"/>
    <w:rPr>
      <w:rFonts w:ascii="Times New Roman" w:eastAsia="MS Mincho" w:hAnsi="Times New Roman" w:cs="Times New Roman"/>
      <w:lang w:eastAsia="ja-JP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1346B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54D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372</Words>
  <Characters>2124</Characters>
  <Application>Microsoft Macintosh Word</Application>
  <DocSecurity>0</DocSecurity>
  <Lines>17</Lines>
  <Paragraphs>4</Paragraphs>
  <ScaleCrop>false</ScaleCrop>
  <Company>NOAA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noaa cdc</dc:creator>
  <cp:keywords/>
  <cp:lastModifiedBy>Tomislava Vukicevic</cp:lastModifiedBy>
  <cp:revision>2</cp:revision>
  <dcterms:created xsi:type="dcterms:W3CDTF">2010-01-28T15:24:00Z</dcterms:created>
  <dcterms:modified xsi:type="dcterms:W3CDTF">2010-01-28T15:24:00Z</dcterms:modified>
</cp:coreProperties>
</file>